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80C" w:rsidRDefault="000E480C" w:rsidP="000E480C">
      <w:pPr>
        <w:spacing w:after="0" w:line="360" w:lineRule="auto"/>
        <w:jc w:val="both"/>
        <w:outlineLvl w:val="0"/>
      </w:pPr>
    </w:p>
    <w:p w:rsidR="000E480C" w:rsidRDefault="000E480C" w:rsidP="000E480C">
      <w:pPr>
        <w:pStyle w:val="a6"/>
        <w:jc w:val="center"/>
        <w:rPr>
          <w:b/>
          <w:bCs/>
          <w:sz w:val="28"/>
          <w:lang w:val="el-GR"/>
        </w:rPr>
      </w:pPr>
      <w:r>
        <w:rPr>
          <w:b/>
          <w:bCs/>
          <w:sz w:val="28"/>
          <w:lang w:val="el-GR"/>
        </w:rPr>
        <w:t>ΕΡΩΤΗΜΑΤΟΛΟΓΙΟ ΓΙΑ ΤΟΥΣ ΕΠΙΜΟΡΦΩΘΕΝΤΕΣ ΕΚΠΑΙΔΕΥΤΙΚΟΥΣ</w:t>
      </w:r>
    </w:p>
    <w:p w:rsidR="000E480C" w:rsidRDefault="000E480C" w:rsidP="000E480C">
      <w:pPr>
        <w:pStyle w:val="a6"/>
        <w:jc w:val="center"/>
        <w:rPr>
          <w:b/>
          <w:bCs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"/>
        <w:gridCol w:w="7304"/>
      </w:tblGrid>
      <w:tr w:rsidR="000E480C" w:rsidTr="00F14EE2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0E480C" w:rsidRDefault="000E480C" w:rsidP="00F14EE2">
            <w:pPr>
              <w:pStyle w:val="a6"/>
              <w:jc w:val="left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Α.Α</w:t>
            </w:r>
          </w:p>
        </w:tc>
        <w:tc>
          <w:tcPr>
            <w:tcW w:w="7520" w:type="dxa"/>
          </w:tcPr>
          <w:p w:rsidR="000E480C" w:rsidRDefault="000E480C" w:rsidP="00F14EE2">
            <w:pPr>
              <w:pStyle w:val="a6"/>
              <w:jc w:val="left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 xml:space="preserve">Ημερομηνία συμπλήρωσης: </w:t>
            </w:r>
            <w:ins w:id="0" w:author="Βαγγέλης Παπαδόπουλος" w:date="2018-05-15T04:04:00Z">
              <w:r w:rsidR="00D87B94">
                <w:rPr>
                  <w:b/>
                  <w:bCs/>
                  <w:lang w:val="el-GR"/>
                </w:rPr>
                <w:t>23-3-2017</w:t>
              </w:r>
            </w:ins>
          </w:p>
        </w:tc>
      </w:tr>
    </w:tbl>
    <w:p w:rsidR="000E480C" w:rsidRPr="001729BB" w:rsidRDefault="000E480C" w:rsidP="000E480C">
      <w:pPr>
        <w:pStyle w:val="a6"/>
        <w:rPr>
          <w:bCs/>
        </w:rPr>
      </w:pPr>
    </w:p>
    <w:p w:rsidR="000E480C" w:rsidRDefault="000E480C" w:rsidP="000E480C">
      <w:pPr>
        <w:pStyle w:val="a6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rPr>
          <w:b/>
          <w:bCs/>
          <w:lang w:val="el-GR"/>
        </w:rPr>
      </w:pPr>
      <w:r>
        <w:rPr>
          <w:b/>
          <w:bCs/>
          <w:lang w:val="el-GR"/>
        </w:rPr>
        <w:t>Τίτλος προγράμματος επιμόρφωσης: «Επιμόρφωση εκπαιδευτικών στην αξιοποίηση των ΤΠΕ στην εκπ</w:t>
      </w:r>
      <w:r>
        <w:rPr>
          <w:b/>
          <w:bCs/>
          <w:lang w:val="el-GR"/>
        </w:rPr>
        <w:t>αί</w:t>
      </w:r>
      <w:r>
        <w:rPr>
          <w:b/>
          <w:bCs/>
          <w:lang w:val="el-GR"/>
        </w:rPr>
        <w:t>δευση»</w:t>
      </w:r>
    </w:p>
    <w:p w:rsidR="004B3554" w:rsidRDefault="004B3554" w:rsidP="000E480C">
      <w:pPr>
        <w:spacing w:after="0" w:line="360" w:lineRule="auto"/>
        <w:jc w:val="both"/>
        <w:outlineLvl w:val="0"/>
      </w:pPr>
    </w:p>
    <w:p w:rsidR="004B3554" w:rsidRDefault="004B3554" w:rsidP="004B3554">
      <w:pPr>
        <w:tabs>
          <w:tab w:val="left" w:pos="900"/>
        </w:tabs>
        <w:spacing w:after="0" w:line="360" w:lineRule="auto"/>
        <w:jc w:val="both"/>
        <w:outlineLvl w:val="0"/>
      </w:pPr>
      <w:r>
        <w:tab/>
      </w:r>
    </w:p>
    <w:p w:rsidR="001729BB" w:rsidRDefault="001729BB" w:rsidP="001729BB">
      <w:pPr>
        <w:pStyle w:val="a6"/>
        <w:jc w:val="left"/>
        <w:outlineLvl w:val="0"/>
        <w:rPr>
          <w:b/>
          <w:bCs/>
          <w:lang w:val="el-GR"/>
        </w:rPr>
      </w:pPr>
      <w:r>
        <w:rPr>
          <w:b/>
          <w:bCs/>
          <w:lang w:val="el-GR"/>
        </w:rPr>
        <w:t xml:space="preserve">Α. ΓΕΝΙΚΑ ΧΑΡΑΚΤΗΡΙΣΤΙΚΑ </w:t>
      </w:r>
    </w:p>
    <w:p w:rsidR="001729BB" w:rsidRDefault="001729BB" w:rsidP="001729BB">
      <w:pPr>
        <w:pStyle w:val="a6"/>
        <w:numPr>
          <w:ilvl w:val="0"/>
          <w:numId w:val="1"/>
        </w:numPr>
        <w:rPr>
          <w:lang w:val="el-GR"/>
        </w:rPr>
      </w:pPr>
      <w:r>
        <w:rPr>
          <w:lang w:val="el-GR"/>
        </w:rPr>
        <w:t>Φύλο</w:t>
      </w:r>
    </w:p>
    <w:p w:rsidR="001729BB" w:rsidRDefault="001729BB" w:rsidP="001729BB">
      <w:pPr>
        <w:pStyle w:val="a6"/>
        <w:ind w:left="720"/>
        <w:rPr>
          <w:lang w:val="el-GR"/>
        </w:rPr>
      </w:pPr>
      <w:r>
        <w:rPr>
          <w:lang w:val="el-GR"/>
        </w:rPr>
        <w:tab/>
      </w:r>
      <w:sdt>
        <w:sdtPr>
          <w:rPr>
            <w:lang w:val="el-GR"/>
          </w:rPr>
          <w:id w:val="-168064765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ins w:id="1" w:author="Βαγγέλης Παπαδόπουλος" w:date="2018-05-15T03:55:00Z">
            <w:r w:rsidR="00570D9B">
              <w:rPr>
                <w:rFonts w:ascii="MS Gothic" w:eastAsia="MS Gothic" w:hAnsi="MS Gothic" w:hint="eastAsia"/>
                <w:lang w:val="el-GR"/>
              </w:rPr>
              <w:t>☒</w:t>
            </w:r>
          </w:ins>
          <w:del w:id="2" w:author="Βαγγέλης Παπαδόπουλος" w:date="2018-05-15T03:55:00Z">
            <w:r w:rsidR="00570D9B" w:rsidDel="00570D9B">
              <w:rPr>
                <w:rFonts w:ascii="MS Gothic" w:eastAsia="MS Gothic" w:hAnsi="MS Gothic" w:hint="eastAsia"/>
                <w:lang w:val="el-GR"/>
              </w:rPr>
              <w:delText>☐</w:delText>
            </w:r>
          </w:del>
        </w:sdtContent>
      </w:sdt>
      <w:r>
        <w:rPr>
          <w:lang w:val="el-GR"/>
        </w:rPr>
        <w:t>Άνδρας</w:t>
      </w:r>
    </w:p>
    <w:p w:rsidR="001729BB" w:rsidRDefault="001729BB" w:rsidP="001729BB">
      <w:pPr>
        <w:pStyle w:val="a6"/>
        <w:ind w:left="720"/>
        <w:rPr>
          <w:lang w:val="el-GR"/>
        </w:rPr>
      </w:pPr>
      <w:r>
        <w:rPr>
          <w:lang w:val="el-GR"/>
        </w:rPr>
        <w:tab/>
      </w:r>
      <w:sdt>
        <w:sdtPr>
          <w:rPr>
            <w:lang w:val="el-GR"/>
          </w:rPr>
          <w:id w:val="112149761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ins w:id="3" w:author="Βαγγέλης Παπαδόπουλος" w:date="2018-05-15T03:54:00Z">
            <w:r w:rsidR="00570D9B">
              <w:rPr>
                <w:rFonts w:ascii="MS Gothic" w:eastAsia="MS Gothic" w:hAnsi="MS Gothic" w:hint="eastAsia"/>
                <w:lang w:val="el-GR"/>
              </w:rPr>
              <w:t>☒</w:t>
            </w:r>
          </w:ins>
          <w:del w:id="4" w:author="Βαγγέλης Παπαδόπουλος" w:date="2018-05-15T03:54:00Z">
            <w:r w:rsidDel="00570D9B">
              <w:rPr>
                <w:rFonts w:ascii="MS Gothic" w:eastAsia="MS Gothic" w:hAnsi="MS Gothic" w:hint="eastAsia"/>
                <w:lang w:val="el-GR"/>
              </w:rPr>
              <w:delText>☐</w:delText>
            </w:r>
          </w:del>
        </w:sdtContent>
      </w:sdt>
      <w:r>
        <w:rPr>
          <w:lang w:val="el-GR"/>
        </w:rPr>
        <w:t>Γυναίκα</w:t>
      </w:r>
    </w:p>
    <w:p w:rsidR="001729BB" w:rsidRDefault="001729BB" w:rsidP="001729BB">
      <w:pPr>
        <w:pStyle w:val="a6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Ηλικία: </w:t>
      </w:r>
    </w:p>
    <w:p w:rsidR="001729BB" w:rsidRDefault="001729BB" w:rsidP="001729BB">
      <w:pPr>
        <w:pStyle w:val="a6"/>
        <w:ind w:left="720"/>
        <w:rPr>
          <w:lang w:val="el-GR"/>
        </w:rPr>
      </w:pPr>
      <w:r>
        <w:rPr>
          <w:lang w:val="el-GR"/>
        </w:rPr>
        <w:tab/>
      </w:r>
      <w:sdt>
        <w:sdtPr>
          <w:rPr>
            <w:lang w:val="el-GR"/>
          </w:rPr>
          <w:id w:val="-90730538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ins w:id="5" w:author="Βαγγέλης Παπαδόπουλος" w:date="2018-05-15T03:55:00Z">
            <w:r w:rsidR="00570D9B">
              <w:rPr>
                <w:rFonts w:ascii="MS Gothic" w:eastAsia="MS Gothic" w:hAnsi="MS Gothic" w:hint="eastAsia"/>
                <w:lang w:val="el-GR"/>
              </w:rPr>
              <w:t>☒</w:t>
            </w:r>
          </w:ins>
          <w:del w:id="6" w:author="Βαγγέλης Παπαδόπουλος" w:date="2018-05-15T03:55:00Z">
            <w:r w:rsidDel="00570D9B">
              <w:rPr>
                <w:rFonts w:ascii="MS Gothic" w:eastAsia="MS Gothic" w:hAnsi="MS Gothic" w:hint="eastAsia"/>
                <w:lang w:val="el-GR"/>
              </w:rPr>
              <w:delText>☐</w:delText>
            </w:r>
          </w:del>
        </w:sdtContent>
      </w:sdt>
      <w:r>
        <w:rPr>
          <w:lang w:val="el-GR"/>
        </w:rPr>
        <w:t xml:space="preserve">20-30 ετών </w:t>
      </w:r>
    </w:p>
    <w:p w:rsidR="001729BB" w:rsidRDefault="001729BB" w:rsidP="001729BB">
      <w:pPr>
        <w:pStyle w:val="a6"/>
        <w:ind w:left="720"/>
        <w:rPr>
          <w:lang w:val="el-GR"/>
        </w:rPr>
      </w:pPr>
      <w:r>
        <w:rPr>
          <w:lang w:val="el-GR"/>
        </w:rPr>
        <w:tab/>
      </w:r>
      <w:sdt>
        <w:sdtPr>
          <w:rPr>
            <w:lang w:val="el-GR"/>
          </w:rPr>
          <w:id w:val="766422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l-GR"/>
            </w:rPr>
            <w:t>☐</w:t>
          </w:r>
        </w:sdtContent>
      </w:sdt>
      <w:r>
        <w:rPr>
          <w:lang w:val="el-GR"/>
        </w:rPr>
        <w:t xml:space="preserve"> </w:t>
      </w:r>
      <w:r>
        <w:rPr>
          <w:lang w:val="el-GR"/>
        </w:rPr>
        <w:t>30-40 ετών</w:t>
      </w:r>
    </w:p>
    <w:p w:rsidR="001729BB" w:rsidRDefault="001729BB" w:rsidP="001729BB">
      <w:pPr>
        <w:pStyle w:val="a6"/>
        <w:ind w:left="1440"/>
        <w:rPr>
          <w:lang w:val="el-GR"/>
        </w:rPr>
      </w:pPr>
      <w:sdt>
        <w:sdtPr>
          <w:rPr>
            <w:lang w:val="el-GR"/>
          </w:rPr>
          <w:id w:val="-5405126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l-GR"/>
            </w:rPr>
            <w:t>☐</w:t>
          </w:r>
        </w:sdtContent>
      </w:sdt>
      <w:r>
        <w:rPr>
          <w:lang w:val="el-GR"/>
        </w:rPr>
        <w:t xml:space="preserve"> </w:t>
      </w:r>
      <w:r>
        <w:rPr>
          <w:lang w:val="el-GR"/>
        </w:rPr>
        <w:t>40-50 ετών</w:t>
      </w:r>
    </w:p>
    <w:p w:rsidR="001729BB" w:rsidRDefault="001729BB" w:rsidP="001729BB">
      <w:pPr>
        <w:pStyle w:val="a6"/>
        <w:ind w:left="1440"/>
        <w:rPr>
          <w:lang w:val="el-GR"/>
        </w:rPr>
      </w:pPr>
      <w:sdt>
        <w:sdtPr>
          <w:rPr>
            <w:lang w:val="el-GR"/>
          </w:rPr>
          <w:id w:val="-66031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l-GR"/>
            </w:rPr>
            <w:t>☐</w:t>
          </w:r>
        </w:sdtContent>
      </w:sdt>
      <w:r>
        <w:rPr>
          <w:lang w:val="el-GR"/>
        </w:rPr>
        <w:t xml:space="preserve"> </w:t>
      </w:r>
      <w:r>
        <w:rPr>
          <w:lang w:val="el-GR"/>
        </w:rPr>
        <w:t>50-60 ετών</w:t>
      </w:r>
    </w:p>
    <w:p w:rsidR="001729BB" w:rsidRDefault="001729BB" w:rsidP="001729BB">
      <w:pPr>
        <w:pStyle w:val="a6"/>
        <w:ind w:left="1440"/>
        <w:rPr>
          <w:lang w:val="el-GR"/>
        </w:rPr>
      </w:pPr>
      <w:sdt>
        <w:sdtPr>
          <w:rPr>
            <w:lang w:val="el-GR"/>
          </w:rPr>
          <w:id w:val="-19200924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l-GR"/>
            </w:rPr>
            <w:t>☐</w:t>
          </w:r>
        </w:sdtContent>
      </w:sdt>
      <w:r>
        <w:rPr>
          <w:lang w:val="el-GR"/>
        </w:rPr>
        <w:t xml:space="preserve"> </w:t>
      </w:r>
      <w:r>
        <w:rPr>
          <w:lang w:val="el-GR"/>
        </w:rPr>
        <w:t>Άνω των 60</w:t>
      </w:r>
    </w:p>
    <w:p w:rsidR="001729BB" w:rsidRDefault="001729BB" w:rsidP="001729BB">
      <w:pPr>
        <w:pStyle w:val="a6"/>
        <w:ind w:left="1440"/>
        <w:rPr>
          <w:lang w:val="el-GR"/>
        </w:rPr>
      </w:pPr>
    </w:p>
    <w:p w:rsidR="001729BB" w:rsidRPr="001729BB" w:rsidRDefault="001729BB" w:rsidP="001729BB">
      <w:pPr>
        <w:pStyle w:val="a9"/>
        <w:numPr>
          <w:ilvl w:val="0"/>
          <w:numId w:val="1"/>
        </w:numPr>
        <w:tabs>
          <w:tab w:val="left" w:pos="900"/>
        </w:tabs>
        <w:spacing w:after="0" w:line="360" w:lineRule="auto"/>
        <w:jc w:val="both"/>
        <w:outlineLvl w:val="0"/>
        <w:rPr>
          <w:rFonts w:ascii="Tahoma" w:hAnsi="Tahoma" w:cs="Tahoma"/>
          <w:lang w:val="en-GB"/>
        </w:rPr>
      </w:pPr>
      <w:r>
        <w:rPr>
          <w:rFonts w:ascii="Tahoma" w:hAnsi="Tahoma" w:cs="Tahoma"/>
        </w:rPr>
        <w:t>Χόμπι:</w:t>
      </w:r>
    </w:p>
    <w:p w:rsidR="001729BB" w:rsidRDefault="001729BB" w:rsidP="001729BB">
      <w:pPr>
        <w:pStyle w:val="a9"/>
        <w:tabs>
          <w:tab w:val="left" w:pos="900"/>
        </w:tabs>
        <w:spacing w:after="0" w:line="360" w:lineRule="auto"/>
        <w:jc w:val="both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Περιγράψτε το αγαπημένο σας χόμπι</w:t>
      </w:r>
      <w:r w:rsidR="00570D9B">
        <w:rPr>
          <w:rFonts w:ascii="Tahoma" w:hAnsi="Tahoma" w:cs="Tahoma"/>
          <w:b/>
        </w:rPr>
        <w:t xml:space="preserve"> (με λίγα λόγια)</w:t>
      </w:r>
    </w:p>
    <w:sdt>
      <w:sdtPr>
        <w:rPr>
          <w:rFonts w:ascii="Tahoma" w:hAnsi="Tahoma" w:cs="Tahoma"/>
        </w:rPr>
        <w:id w:val="-22402565"/>
        <w:placeholder>
          <w:docPart w:val="DefaultPlaceholder_-1854013440"/>
        </w:placeholder>
      </w:sdtPr>
      <w:sdtEndPr>
        <w:rPr>
          <w:rFonts w:asciiTheme="minorHAnsi" w:hAnsiTheme="minorHAnsi" w:cstheme="minorBidi"/>
        </w:rPr>
      </w:sdtEndPr>
      <w:sdtContent>
        <w:p w:rsidR="00570D9B" w:rsidRPr="00570D9B" w:rsidRDefault="00570D9B" w:rsidP="00570D9B">
          <w:pPr>
            <w:pStyle w:val="a9"/>
            <w:tabs>
              <w:tab w:val="left" w:pos="900"/>
            </w:tabs>
            <w:spacing w:after="0" w:line="360" w:lineRule="auto"/>
            <w:jc w:val="both"/>
            <w:outlineLvl w:val="0"/>
            <w:rPr>
              <w:rFonts w:ascii="Tahoma" w:hAnsi="Tahoma" w:cs="Tahoma"/>
            </w:rPr>
          </w:pPr>
          <w:r w:rsidRPr="00570D9B">
            <w:rPr>
              <w:rFonts w:ascii="Tahoma" w:hAnsi="Tahoma" w:cs="Tahoma"/>
            </w:rPr>
            <w:t>…………</w:t>
          </w:r>
          <w:r>
            <w:rPr>
              <w:rFonts w:ascii="Tahoma" w:hAnsi="Tahoma" w:cs="Tahoma"/>
            </w:rPr>
            <w:t>……………………………………………………………………………………………………</w:t>
          </w:r>
        </w:p>
      </w:sdtContent>
    </w:sdt>
    <w:p w:rsidR="000E480C" w:rsidRPr="003C059F" w:rsidRDefault="000E480C" w:rsidP="000E480C">
      <w:pPr>
        <w:spacing w:after="0" w:line="360" w:lineRule="auto"/>
        <w:jc w:val="both"/>
        <w:outlineLvl w:val="0"/>
        <w:rPr>
          <w:rFonts w:ascii="Tahoma" w:eastAsia="PMingLiU" w:hAnsi="Tahoma" w:cs="Times New Roman"/>
          <w:b/>
          <w:bCs/>
          <w:szCs w:val="24"/>
          <w:lang w:val="en-GB"/>
        </w:rPr>
      </w:pPr>
      <w:r w:rsidRPr="004B3554">
        <w:br w:type="page"/>
      </w:r>
      <w:r w:rsidRPr="003C059F">
        <w:rPr>
          <w:rFonts w:ascii="Tahoma" w:eastAsia="PMingLiU" w:hAnsi="Tahoma" w:cs="Times New Roman"/>
          <w:b/>
          <w:bCs/>
          <w:szCs w:val="24"/>
        </w:rPr>
        <w:lastRenderedPageBreak/>
        <w:t xml:space="preserve"> ΕΡΩΤΗΜΑΤΑ ΠΟΥ ΑΦΟΡΟΥΝ ΤΟ ΣΥΣΤΗΜΑ ΠΑΡΟΧΗΣ ΕΠΙΜΟΡΦΩΣΗΣ</w:t>
      </w:r>
    </w:p>
    <w:p w:rsidR="000E480C" w:rsidRPr="003C059F" w:rsidRDefault="000E480C" w:rsidP="000E480C">
      <w:pPr>
        <w:numPr>
          <w:ilvl w:val="0"/>
          <w:numId w:val="1"/>
        </w:numPr>
        <w:spacing w:after="0" w:line="360" w:lineRule="auto"/>
        <w:jc w:val="both"/>
        <w:rPr>
          <w:rFonts w:ascii="Tahoma" w:eastAsia="PMingLiU" w:hAnsi="Tahoma" w:cs="Times New Roman"/>
          <w:szCs w:val="24"/>
        </w:rPr>
      </w:pPr>
      <w:r w:rsidRPr="003C059F">
        <w:rPr>
          <w:rFonts w:ascii="Tahoma" w:eastAsia="PMingLiU" w:hAnsi="Tahoma" w:cs="Times New Roman"/>
          <w:szCs w:val="24"/>
        </w:rPr>
        <w:t>Πώς αξιολογείτε τις διαδικασίες ένταξής σας στο Πρόγραμμα Επιμόρφωσης;</w:t>
      </w:r>
    </w:p>
    <w:p w:rsidR="000E480C" w:rsidRPr="003C059F" w:rsidRDefault="000E480C" w:rsidP="000E480C">
      <w:pPr>
        <w:spacing w:after="0" w:line="360" w:lineRule="auto"/>
        <w:ind w:left="360" w:firstLine="36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3341972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ab/>
        <w:t>Απλές και ευέλικτες</w:t>
      </w:r>
    </w:p>
    <w:p w:rsidR="000E480C" w:rsidRPr="003C059F" w:rsidRDefault="000E480C" w:rsidP="000E480C">
      <w:pPr>
        <w:spacing w:after="0" w:line="360" w:lineRule="auto"/>
        <w:ind w:left="360" w:firstLine="36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-169120710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ins w:id="7" w:author="Βαγγέλης Παπαδόπουλος" w:date="2018-05-15T03:55:00Z">
            <w:r w:rsidR="00570D9B">
              <w:rPr>
                <w:rFonts w:ascii="MS Gothic" w:eastAsia="MS Gothic" w:hAnsi="MS Gothic" w:cs="Times New Roman" w:hint="eastAsia"/>
                <w:szCs w:val="24"/>
              </w:rPr>
              <w:t>☒</w:t>
            </w:r>
          </w:ins>
          <w:del w:id="8" w:author="Βαγγέλης Παπαδόπουλος" w:date="2018-05-15T03:55:00Z">
            <w:r w:rsidDel="00570D9B">
              <w:rPr>
                <w:rFonts w:ascii="MS Gothic" w:eastAsia="MS Gothic" w:hAnsi="MS Gothic" w:cs="Times New Roman" w:hint="eastAsia"/>
                <w:szCs w:val="24"/>
              </w:rPr>
              <w:delText>☐</w:delText>
            </w:r>
          </w:del>
        </w:sdtContent>
      </w:sdt>
      <w:r w:rsidRPr="003C059F">
        <w:rPr>
          <w:rFonts w:ascii="Tahoma" w:eastAsia="PMingLiU" w:hAnsi="Tahoma" w:cs="Times New Roman"/>
          <w:szCs w:val="24"/>
        </w:rPr>
        <w:tab/>
        <w:t>Σύνθετες αλλά αναγκαίες</w:t>
      </w:r>
    </w:p>
    <w:p w:rsidR="000E480C" w:rsidRPr="003C059F" w:rsidRDefault="000E480C" w:rsidP="000E480C">
      <w:pPr>
        <w:spacing w:after="0" w:line="360" w:lineRule="auto"/>
        <w:ind w:firstLine="72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1249156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ab/>
        <w:t>Υπερβολικά γραφειοκρατικές</w:t>
      </w:r>
    </w:p>
    <w:p w:rsidR="000E480C" w:rsidRPr="003C059F" w:rsidRDefault="000E480C" w:rsidP="000E480C">
      <w:pPr>
        <w:numPr>
          <w:ilvl w:val="0"/>
          <w:numId w:val="1"/>
        </w:numPr>
        <w:spacing w:after="0" w:line="360" w:lineRule="auto"/>
        <w:jc w:val="both"/>
        <w:rPr>
          <w:rFonts w:ascii="Tahoma" w:eastAsia="PMingLiU" w:hAnsi="Tahoma" w:cs="Times New Roman"/>
          <w:szCs w:val="24"/>
        </w:rPr>
      </w:pPr>
      <w:r w:rsidRPr="003C059F">
        <w:rPr>
          <w:rFonts w:ascii="Tahoma" w:eastAsia="PMingLiU" w:hAnsi="Tahoma" w:cs="Times New Roman"/>
          <w:szCs w:val="24"/>
        </w:rPr>
        <w:t>Πόσο εύκολη ήταν η πρόσβαση προς τις υπηρεσίες επιμόρφωσης (αφορά την απόσταση του τόπου διαμονής από το Κέντρο Στήριξης Επιμόρφωσης και την ευκολία μετακινήσεων);</w:t>
      </w:r>
    </w:p>
    <w:sdt>
      <w:sdtPr>
        <w:rPr>
          <w:rFonts w:ascii="Tahoma" w:eastAsia="PMingLiU" w:hAnsi="Tahoma" w:cs="Times New Roman"/>
          <w:szCs w:val="24"/>
        </w:rPr>
        <w:id w:val="-1299603488"/>
        <w15:repeatingSection/>
      </w:sdtPr>
      <w:sdtContent>
        <w:sdt>
          <w:sdtPr>
            <w:rPr>
              <w:rFonts w:ascii="Tahoma" w:eastAsia="PMingLiU" w:hAnsi="Tahoma" w:cs="Times New Roman"/>
              <w:szCs w:val="24"/>
            </w:rPr>
            <w:id w:val="-145755646"/>
            <w:placeholder>
              <w:docPart w:val="B9DA371CD11A4C3BB987BF3DA2ABC487"/>
            </w:placeholder>
            <w15:repeatingSectionItem/>
          </w:sdtPr>
          <w:sdtContent>
            <w:p w:rsidR="000E480C" w:rsidRPr="003C059F" w:rsidRDefault="000E480C" w:rsidP="000E480C">
              <w:pPr>
                <w:spacing w:after="0" w:line="360" w:lineRule="auto"/>
                <w:ind w:left="720"/>
                <w:jc w:val="both"/>
                <w:rPr>
                  <w:rFonts w:ascii="Tahoma" w:eastAsia="PMingLiU" w:hAnsi="Tahoma" w:cs="Times New Roman"/>
                  <w:szCs w:val="24"/>
                </w:rPr>
              </w:pPr>
              <w:sdt>
                <w:sdtPr>
                  <w:rPr>
                    <w:rFonts w:ascii="Tahoma" w:eastAsia="PMingLiU" w:hAnsi="Tahoma" w:cs="Times New Roman"/>
                    <w:szCs w:val="24"/>
                  </w:rPr>
                  <w:id w:val="12183991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r>
                    <w:rPr>
                      <w:rFonts w:ascii="MS Gothic" w:eastAsia="MS Gothic" w:hAnsi="MS Gothic" w:cs="Times New Roman" w:hint="eastAsia"/>
                      <w:szCs w:val="24"/>
                    </w:rPr>
                    <w:t>☐</w:t>
                  </w:r>
                </w:sdtContent>
              </w:sdt>
              <w:r w:rsidRPr="003C059F">
                <w:rPr>
                  <w:rFonts w:ascii="Tahoma" w:eastAsia="PMingLiU" w:hAnsi="Tahoma" w:cs="Times New Roman"/>
                  <w:szCs w:val="24"/>
                </w:rPr>
                <w:t>Εύκολη</w:t>
              </w:r>
            </w:p>
            <w:p w:rsidR="000E480C" w:rsidRPr="003C059F" w:rsidRDefault="000E480C" w:rsidP="000E480C">
              <w:pPr>
                <w:spacing w:after="0" w:line="360" w:lineRule="auto"/>
                <w:ind w:left="720"/>
                <w:jc w:val="both"/>
                <w:rPr>
                  <w:rFonts w:ascii="Tahoma" w:eastAsia="PMingLiU" w:hAnsi="Tahoma" w:cs="Times New Roman"/>
                  <w:szCs w:val="24"/>
                </w:rPr>
              </w:pPr>
              <w:sdt>
                <w:sdtPr>
                  <w:rPr>
                    <w:rFonts w:ascii="Tahoma" w:eastAsia="PMingLiU" w:hAnsi="Tahoma" w:cs="Times New Roman"/>
                    <w:szCs w:val="24"/>
                  </w:rPr>
                  <w:id w:val="-182379640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r>
                    <w:rPr>
                      <w:rFonts w:ascii="MS Gothic" w:eastAsia="MS Gothic" w:hAnsi="MS Gothic" w:cs="Times New Roman" w:hint="eastAsia"/>
                      <w:szCs w:val="24"/>
                    </w:rPr>
                    <w:t>☐</w:t>
                  </w:r>
                </w:sdtContent>
              </w:sdt>
              <w:r w:rsidRPr="003C059F">
                <w:rPr>
                  <w:rFonts w:ascii="Tahoma" w:eastAsia="PMingLiU" w:hAnsi="Tahoma" w:cs="Times New Roman"/>
                  <w:szCs w:val="24"/>
                </w:rPr>
                <w:t>Μάλλον εύκολη</w:t>
              </w:r>
            </w:p>
            <w:p w:rsidR="000E480C" w:rsidRPr="003C059F" w:rsidRDefault="000E480C" w:rsidP="000E480C">
              <w:pPr>
                <w:spacing w:after="0" w:line="360" w:lineRule="auto"/>
                <w:ind w:left="720"/>
                <w:jc w:val="both"/>
                <w:rPr>
                  <w:rFonts w:ascii="Tahoma" w:eastAsia="PMingLiU" w:hAnsi="Tahoma" w:cs="Times New Roman"/>
                  <w:szCs w:val="24"/>
                </w:rPr>
              </w:pPr>
              <w:sdt>
                <w:sdtPr>
                  <w:rPr>
                    <w:rFonts w:ascii="Tahoma" w:eastAsia="PMingLiU" w:hAnsi="Tahoma" w:cs="Times New Roman"/>
                    <w:szCs w:val="24"/>
                  </w:rPr>
                  <w:id w:val="1429003046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Content>
                  <w:ins w:id="9" w:author="Βαγγέλης Παπαδόπουλος" w:date="2018-05-15T03:55:00Z">
                    <w:r w:rsidR="00570D9B">
                      <w:rPr>
                        <w:rFonts w:ascii="MS Gothic" w:eastAsia="MS Gothic" w:hAnsi="MS Gothic" w:cs="Times New Roman" w:hint="eastAsia"/>
                        <w:szCs w:val="24"/>
                      </w:rPr>
                      <w:t>☒</w:t>
                    </w:r>
                  </w:ins>
                  <w:del w:id="10" w:author="Βαγγέλης Παπαδόπουλος" w:date="2018-05-15T03:55:00Z">
                    <w:r w:rsidDel="00570D9B">
                      <w:rPr>
                        <w:rFonts w:ascii="MS Gothic" w:eastAsia="MS Gothic" w:hAnsi="MS Gothic" w:cs="Times New Roman" w:hint="eastAsia"/>
                        <w:szCs w:val="24"/>
                      </w:rPr>
                      <w:delText>☐</w:delText>
                    </w:r>
                  </w:del>
                </w:sdtContent>
              </w:sdt>
              <w:r w:rsidRPr="003C059F">
                <w:rPr>
                  <w:rFonts w:ascii="Tahoma" w:eastAsia="PMingLiU" w:hAnsi="Tahoma" w:cs="Times New Roman"/>
                  <w:szCs w:val="24"/>
                </w:rPr>
                <w:t>Μάλλον δύσκολη</w:t>
              </w:r>
            </w:p>
            <w:p w:rsidR="000E480C" w:rsidRPr="003C059F" w:rsidRDefault="000E480C" w:rsidP="000E480C">
              <w:pPr>
                <w:spacing w:after="0" w:line="360" w:lineRule="auto"/>
                <w:jc w:val="both"/>
                <w:rPr>
                  <w:rFonts w:ascii="Tahoma" w:eastAsia="PMingLiU" w:hAnsi="Tahoma" w:cs="Times New Roman"/>
                  <w:szCs w:val="24"/>
                </w:rPr>
              </w:pPr>
              <w:r w:rsidRPr="003C059F">
                <w:rPr>
                  <w:rFonts w:ascii="Tahoma" w:eastAsia="PMingLiU" w:hAnsi="Tahoma" w:cs="Times New Roman"/>
                  <w:szCs w:val="24"/>
                </w:rPr>
                <w:t xml:space="preserve"> </w:t>
              </w:r>
              <w:r w:rsidRPr="00FC6A38">
                <w:rPr>
                  <w:rFonts w:ascii="Tahoma" w:eastAsia="PMingLiU" w:hAnsi="Tahoma" w:cs="Times New Roman"/>
                  <w:szCs w:val="24"/>
                </w:rPr>
                <w:t xml:space="preserve">         </w:t>
              </w:r>
              <w:sdt>
                <w:sdtPr>
                  <w:rPr>
                    <w:rFonts w:ascii="Tahoma" w:eastAsia="PMingLiU" w:hAnsi="Tahoma" w:cs="Times New Roman"/>
                    <w:szCs w:val="24"/>
                  </w:rPr>
                  <w:id w:val="-121434966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r w:rsidR="00D87B94">
                    <w:rPr>
                      <w:rFonts w:ascii="MS Gothic" w:eastAsia="MS Gothic" w:hAnsi="MS Gothic" w:cs="Times New Roman" w:hint="eastAsia"/>
                      <w:szCs w:val="24"/>
                    </w:rPr>
                    <w:t>☐</w:t>
                  </w:r>
                </w:sdtContent>
              </w:sdt>
              <w:r w:rsidRPr="00FC6A38">
                <w:rPr>
                  <w:rFonts w:ascii="Tahoma" w:eastAsia="PMingLiU" w:hAnsi="Tahoma" w:cs="Times New Roman"/>
                  <w:szCs w:val="24"/>
                </w:rPr>
                <w:t xml:space="preserve"> </w:t>
              </w:r>
              <w:r w:rsidRPr="003C059F">
                <w:rPr>
                  <w:rFonts w:ascii="Tahoma" w:eastAsia="PMingLiU" w:hAnsi="Tahoma" w:cs="Times New Roman"/>
                  <w:szCs w:val="24"/>
                </w:rPr>
                <w:t>Δύσκολη</w:t>
              </w:r>
            </w:p>
          </w:sdtContent>
        </w:sdt>
      </w:sdtContent>
    </w:sdt>
    <w:p w:rsidR="000E480C" w:rsidRPr="003C059F" w:rsidRDefault="000E480C" w:rsidP="000E480C">
      <w:pPr>
        <w:spacing w:after="0" w:line="360" w:lineRule="auto"/>
        <w:ind w:left="720"/>
        <w:jc w:val="both"/>
        <w:rPr>
          <w:rFonts w:ascii="Tahoma" w:eastAsia="PMingLiU" w:hAnsi="Tahoma" w:cs="Times New Roman"/>
          <w:szCs w:val="24"/>
        </w:rPr>
      </w:pPr>
      <w:r w:rsidRPr="003C059F">
        <w:rPr>
          <w:rFonts w:ascii="Tahoma" w:eastAsia="PMingLiU" w:hAnsi="Tahoma" w:cs="Times New Roman"/>
          <w:szCs w:val="24"/>
        </w:rPr>
        <w:t xml:space="preserve">Παρακαλούμε σημειώστε τον τρόπο μετακίνησης </w:t>
      </w:r>
      <w:sdt>
        <w:sdtPr>
          <w:rPr>
            <w:rFonts w:ascii="Tahoma" w:eastAsia="PMingLiU" w:hAnsi="Tahoma" w:cs="Times New Roman"/>
            <w:szCs w:val="24"/>
          </w:rPr>
          <w:id w:val="-2131465755"/>
          <w:placeholder>
            <w:docPart w:val="216F164724E34021B219F112F081D179"/>
          </w:placeholder>
        </w:sdtPr>
        <w:sdtContent>
          <w:r w:rsidRPr="003C059F">
            <w:rPr>
              <w:rFonts w:ascii="Tahoma" w:eastAsia="PMingLiU" w:hAnsi="Tahoma" w:cs="Times New Roman"/>
              <w:szCs w:val="24"/>
            </w:rPr>
            <w:t>.......................................</w:t>
          </w:r>
        </w:sdtContent>
      </w:sdt>
    </w:p>
    <w:p w:rsidR="000E480C" w:rsidRPr="003C059F" w:rsidRDefault="000E480C" w:rsidP="000E480C">
      <w:pPr>
        <w:spacing w:after="0" w:line="360" w:lineRule="auto"/>
        <w:ind w:left="720"/>
        <w:jc w:val="both"/>
        <w:rPr>
          <w:rFonts w:ascii="Tahoma" w:eastAsia="PMingLiU" w:hAnsi="Tahoma" w:cs="Times New Roman"/>
          <w:szCs w:val="24"/>
        </w:rPr>
      </w:pPr>
      <w:r w:rsidRPr="003C059F">
        <w:rPr>
          <w:rFonts w:ascii="Tahoma" w:eastAsia="PMingLiU" w:hAnsi="Tahoma" w:cs="Times New Roman"/>
          <w:szCs w:val="24"/>
        </w:rPr>
        <w:t xml:space="preserve">και το χρόνο μετακίνησης (σε λεπτά) </w:t>
      </w:r>
      <w:sdt>
        <w:sdtPr>
          <w:rPr>
            <w:rFonts w:ascii="Tahoma" w:eastAsia="PMingLiU" w:hAnsi="Tahoma" w:cs="Times New Roman"/>
            <w:szCs w:val="24"/>
          </w:rPr>
          <w:id w:val="-1291897079"/>
          <w:placeholder>
            <w:docPart w:val="216F164724E34021B219F112F081D179"/>
          </w:placeholder>
        </w:sdtPr>
        <w:sdtContent>
          <w:r w:rsidRPr="003C059F">
            <w:rPr>
              <w:rFonts w:ascii="Tahoma" w:eastAsia="PMingLiU" w:hAnsi="Tahoma" w:cs="Times New Roman"/>
              <w:szCs w:val="24"/>
            </w:rPr>
            <w:t>.........................................................</w:t>
          </w:r>
        </w:sdtContent>
      </w:sdt>
    </w:p>
    <w:p w:rsidR="000E480C" w:rsidRPr="003C059F" w:rsidRDefault="000E480C" w:rsidP="000E480C">
      <w:pPr>
        <w:numPr>
          <w:ilvl w:val="0"/>
          <w:numId w:val="1"/>
        </w:numPr>
        <w:spacing w:after="0" w:line="360" w:lineRule="auto"/>
        <w:jc w:val="both"/>
        <w:rPr>
          <w:rFonts w:ascii="Tahoma" w:eastAsia="PMingLiU" w:hAnsi="Tahoma" w:cs="Times New Roman"/>
          <w:szCs w:val="24"/>
        </w:rPr>
      </w:pPr>
      <w:r w:rsidRPr="003C059F">
        <w:rPr>
          <w:rFonts w:ascii="Tahoma" w:eastAsia="PMingLiU" w:hAnsi="Tahoma" w:cs="Times New Roman"/>
          <w:szCs w:val="24"/>
        </w:rPr>
        <w:t>Σε ποιο βαθμό σας εξυπηρετούσε στην καθημερινή σας ζωή η ώρα και η διάρκεια των μαθημάτων;</w:t>
      </w:r>
    </w:p>
    <w:sdt>
      <w:sdtPr>
        <w:rPr>
          <w:rFonts w:ascii="Tahoma" w:eastAsia="PMingLiU" w:hAnsi="Tahoma" w:cs="Times New Roman"/>
          <w:szCs w:val="24"/>
        </w:rPr>
        <w:id w:val="643937326"/>
        <w15:repeatingSection/>
      </w:sdtPr>
      <w:sdtContent>
        <w:sdt>
          <w:sdtPr>
            <w:rPr>
              <w:rFonts w:ascii="Tahoma" w:eastAsia="PMingLiU" w:hAnsi="Tahoma" w:cs="Times New Roman"/>
              <w:szCs w:val="24"/>
            </w:rPr>
            <w:id w:val="337811747"/>
            <w:placeholder>
              <w:docPart w:val="B9DA371CD11A4C3BB987BF3DA2ABC487"/>
            </w:placeholder>
            <w15:repeatingSectionItem/>
          </w:sdtPr>
          <w:sdtContent>
            <w:p w:rsidR="000E480C" w:rsidRPr="003C059F" w:rsidRDefault="000E480C" w:rsidP="000E480C">
              <w:pPr>
                <w:spacing w:after="0" w:line="360" w:lineRule="auto"/>
                <w:ind w:left="1440"/>
                <w:jc w:val="both"/>
                <w:rPr>
                  <w:rFonts w:ascii="Tahoma" w:eastAsia="PMingLiU" w:hAnsi="Tahoma" w:cs="Times New Roman"/>
                  <w:szCs w:val="24"/>
                </w:rPr>
              </w:pPr>
              <w:sdt>
                <w:sdtPr>
                  <w:rPr>
                    <w:rFonts w:ascii="Tahoma" w:eastAsia="PMingLiU" w:hAnsi="Tahoma" w:cs="Times New Roman"/>
                    <w:szCs w:val="24"/>
                  </w:rPr>
                  <w:id w:val="14476615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r>
                    <w:rPr>
                      <w:rFonts w:ascii="MS Gothic" w:eastAsia="MS Gothic" w:hAnsi="MS Gothic" w:cs="Times New Roman" w:hint="eastAsia"/>
                      <w:szCs w:val="24"/>
                    </w:rPr>
                    <w:t>☐</w:t>
                  </w:r>
                </w:sdtContent>
              </w:sdt>
              <w:r w:rsidRPr="003C059F">
                <w:rPr>
                  <w:rFonts w:ascii="Tahoma" w:eastAsia="PMingLiU" w:hAnsi="Tahoma" w:cs="Times New Roman"/>
                  <w:szCs w:val="24"/>
                </w:rPr>
                <w:t>Πάρα πολύ</w:t>
              </w:r>
            </w:p>
            <w:p w:rsidR="000E480C" w:rsidRPr="003C059F" w:rsidRDefault="000E480C" w:rsidP="000E480C">
              <w:pPr>
                <w:spacing w:after="0" w:line="360" w:lineRule="auto"/>
                <w:ind w:left="1440"/>
                <w:jc w:val="both"/>
                <w:rPr>
                  <w:rFonts w:ascii="Tahoma" w:eastAsia="PMingLiU" w:hAnsi="Tahoma" w:cs="Times New Roman"/>
                  <w:szCs w:val="24"/>
                </w:rPr>
              </w:pPr>
              <w:sdt>
                <w:sdtPr>
                  <w:rPr>
                    <w:rFonts w:ascii="Tahoma" w:eastAsia="PMingLiU" w:hAnsi="Tahoma" w:cs="Times New Roman"/>
                    <w:szCs w:val="24"/>
                  </w:rPr>
                  <w:id w:val="20415398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r>
                    <w:rPr>
                      <w:rFonts w:ascii="MS Gothic" w:eastAsia="MS Gothic" w:hAnsi="MS Gothic" w:cs="Times New Roman" w:hint="eastAsia"/>
                      <w:szCs w:val="24"/>
                    </w:rPr>
                    <w:t>☐</w:t>
                  </w:r>
                </w:sdtContent>
              </w:sdt>
              <w:r w:rsidRPr="003C059F">
                <w:rPr>
                  <w:rFonts w:ascii="Tahoma" w:eastAsia="PMingLiU" w:hAnsi="Tahoma" w:cs="Times New Roman"/>
                  <w:szCs w:val="24"/>
                </w:rPr>
                <w:t>Αρκετά</w:t>
              </w:r>
            </w:p>
            <w:p w:rsidR="000E480C" w:rsidRPr="003C059F" w:rsidRDefault="000E480C" w:rsidP="000E480C">
              <w:pPr>
                <w:spacing w:after="0" w:line="360" w:lineRule="auto"/>
                <w:ind w:left="720"/>
                <w:jc w:val="both"/>
                <w:rPr>
                  <w:rFonts w:ascii="Tahoma" w:eastAsia="PMingLiU" w:hAnsi="Tahoma" w:cs="Times New Roman"/>
                  <w:szCs w:val="24"/>
                </w:rPr>
              </w:pPr>
              <w:r w:rsidRPr="003C059F">
                <w:rPr>
                  <w:rFonts w:ascii="Tahoma" w:eastAsia="PMingLiU" w:hAnsi="Tahoma" w:cs="Times New Roman"/>
                  <w:szCs w:val="24"/>
                </w:rPr>
                <w:tab/>
              </w:r>
              <w:sdt>
                <w:sdtPr>
                  <w:rPr>
                    <w:rFonts w:ascii="Tahoma" w:eastAsia="PMingLiU" w:hAnsi="Tahoma" w:cs="Times New Roman"/>
                    <w:szCs w:val="24"/>
                  </w:rPr>
                  <w:id w:val="421688446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Content>
                  <w:ins w:id="11" w:author="Βαγγέλης Παπαδόπουλος" w:date="2018-05-15T03:55:00Z">
                    <w:r w:rsidR="00570D9B">
                      <w:rPr>
                        <w:rFonts w:ascii="MS Gothic" w:eastAsia="MS Gothic" w:hAnsi="MS Gothic" w:cs="Times New Roman" w:hint="eastAsia"/>
                        <w:szCs w:val="24"/>
                      </w:rPr>
                      <w:t>☒</w:t>
                    </w:r>
                  </w:ins>
                  <w:del w:id="12" w:author="Βαγγέλης Παπαδόπουλος" w:date="2018-05-15T03:55:00Z">
                    <w:r w:rsidDel="00570D9B">
                      <w:rPr>
                        <w:rFonts w:ascii="MS Gothic" w:eastAsia="MS Gothic" w:hAnsi="MS Gothic" w:cs="Times New Roman" w:hint="eastAsia"/>
                        <w:szCs w:val="24"/>
                      </w:rPr>
                      <w:delText>☐</w:delText>
                    </w:r>
                  </w:del>
                </w:sdtContent>
              </w:sdt>
              <w:r w:rsidRPr="003C059F">
                <w:rPr>
                  <w:rFonts w:ascii="Tahoma" w:eastAsia="PMingLiU" w:hAnsi="Tahoma" w:cs="Times New Roman"/>
                  <w:szCs w:val="24"/>
                </w:rPr>
                <w:t xml:space="preserve">Λίγο </w:t>
              </w:r>
            </w:p>
            <w:p w:rsidR="000E480C" w:rsidRPr="003C059F" w:rsidRDefault="000E480C" w:rsidP="000E480C">
              <w:pPr>
                <w:spacing w:after="0" w:line="360" w:lineRule="auto"/>
                <w:ind w:left="1440"/>
                <w:jc w:val="both"/>
                <w:rPr>
                  <w:rFonts w:ascii="Tahoma" w:eastAsia="PMingLiU" w:hAnsi="Tahoma" w:cs="Times New Roman"/>
                  <w:szCs w:val="24"/>
                </w:rPr>
              </w:pPr>
              <w:sdt>
                <w:sdtPr>
                  <w:rPr>
                    <w:rFonts w:ascii="Tahoma" w:eastAsia="PMingLiU" w:hAnsi="Tahoma" w:cs="Times New Roman"/>
                    <w:szCs w:val="24"/>
                  </w:rPr>
                  <w:id w:val="150948459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r>
                    <w:rPr>
                      <w:rFonts w:ascii="MS Gothic" w:eastAsia="MS Gothic" w:hAnsi="MS Gothic" w:cs="Times New Roman" w:hint="eastAsia"/>
                      <w:szCs w:val="24"/>
                    </w:rPr>
                    <w:t>☐</w:t>
                  </w:r>
                </w:sdtContent>
              </w:sdt>
              <w:r w:rsidRPr="003C059F">
                <w:rPr>
                  <w:rFonts w:ascii="Tahoma" w:eastAsia="PMingLiU" w:hAnsi="Tahoma" w:cs="Times New Roman"/>
                  <w:szCs w:val="24"/>
                </w:rPr>
                <w:t>Καθόλου</w:t>
              </w:r>
            </w:p>
            <w:p w:rsidR="000E480C" w:rsidRPr="003C059F" w:rsidRDefault="000E480C" w:rsidP="000E480C">
              <w:pPr>
                <w:spacing w:after="0" w:line="360" w:lineRule="auto"/>
                <w:ind w:left="720"/>
                <w:jc w:val="both"/>
                <w:rPr>
                  <w:rFonts w:ascii="Tahoma" w:eastAsia="PMingLiU" w:hAnsi="Tahoma" w:cs="Times New Roman"/>
                  <w:szCs w:val="24"/>
                </w:rPr>
              </w:pPr>
            </w:p>
          </w:sdtContent>
        </w:sdt>
      </w:sdtContent>
    </w:sdt>
    <w:p w:rsidR="000E480C" w:rsidRPr="003C059F" w:rsidRDefault="000E480C" w:rsidP="000E480C">
      <w:pPr>
        <w:spacing w:after="0" w:line="360" w:lineRule="auto"/>
        <w:ind w:left="360" w:hanging="360"/>
        <w:jc w:val="both"/>
        <w:rPr>
          <w:rFonts w:ascii="Tahoma" w:eastAsia="PMingLiU" w:hAnsi="Tahoma" w:cs="Times New Roman"/>
          <w:b/>
          <w:bCs/>
          <w:szCs w:val="24"/>
        </w:rPr>
      </w:pPr>
      <w:r w:rsidRPr="003C059F">
        <w:rPr>
          <w:rFonts w:ascii="Tahoma" w:eastAsia="PMingLiU" w:hAnsi="Tahoma" w:cs="Times New Roman"/>
          <w:b/>
          <w:bCs/>
          <w:szCs w:val="24"/>
        </w:rPr>
        <w:t>Ε’ ΕΡΩΤΗΜΑΤΑ ΣΧΕΤΙΚΑ ΜΕ ΤΗΝ ΟΡΓΑΝΩΣΗ ΤΟΥ ΠΡΟΓΡΑΜΜΑΤΟΣ ΕΠΙΜΟΡΦΩΣΗΣ</w:t>
      </w:r>
    </w:p>
    <w:p w:rsidR="000E480C" w:rsidRPr="003C059F" w:rsidRDefault="000E480C" w:rsidP="000E480C">
      <w:pPr>
        <w:numPr>
          <w:ilvl w:val="0"/>
          <w:numId w:val="1"/>
        </w:numPr>
        <w:spacing w:after="0" w:line="360" w:lineRule="auto"/>
        <w:jc w:val="both"/>
        <w:rPr>
          <w:rFonts w:ascii="Tahoma" w:eastAsia="PMingLiU" w:hAnsi="Tahoma" w:cs="Times New Roman"/>
          <w:szCs w:val="24"/>
        </w:rPr>
      </w:pPr>
      <w:r w:rsidRPr="003C059F">
        <w:rPr>
          <w:rFonts w:ascii="Tahoma" w:eastAsia="PMingLiU" w:hAnsi="Tahoma" w:cs="Times New Roman"/>
          <w:szCs w:val="24"/>
        </w:rPr>
        <w:t>Η διάρκεια του Προγράμματος Επιμόρφωσης ήταν κατά τη γνώμη σας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-12440975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>Υπερβολικά μεγάλη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-15533790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>Επαρκής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-4130057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>Ανεπαρκής</w:t>
      </w:r>
    </w:p>
    <w:p w:rsidR="000E480C" w:rsidRPr="003C059F" w:rsidRDefault="000E480C" w:rsidP="000E480C">
      <w:pPr>
        <w:numPr>
          <w:ilvl w:val="0"/>
          <w:numId w:val="1"/>
        </w:numPr>
        <w:spacing w:after="0" w:line="360" w:lineRule="auto"/>
        <w:jc w:val="both"/>
        <w:rPr>
          <w:rFonts w:ascii="Tahoma" w:eastAsia="PMingLiU" w:hAnsi="Tahoma" w:cs="Times New Roman"/>
          <w:szCs w:val="24"/>
        </w:rPr>
      </w:pPr>
      <w:r w:rsidRPr="003C059F">
        <w:rPr>
          <w:rFonts w:ascii="Tahoma" w:eastAsia="PMingLiU" w:hAnsi="Tahoma" w:cs="Times New Roman"/>
          <w:szCs w:val="24"/>
        </w:rPr>
        <w:t>Το ωρολόγιο πρόγραμμα ήταν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13829810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>Πολύ εξυπηρετικό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-663154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>Εξυπηρετικό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-75496763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ins w:id="13" w:author="Βαγγέλης Παπαδόπουλος" w:date="2018-05-15T03:55:00Z">
            <w:r w:rsidR="00570D9B">
              <w:rPr>
                <w:rFonts w:ascii="MS Gothic" w:eastAsia="MS Gothic" w:hAnsi="MS Gothic" w:cs="Times New Roman" w:hint="eastAsia"/>
                <w:szCs w:val="24"/>
              </w:rPr>
              <w:t>☒</w:t>
            </w:r>
          </w:ins>
          <w:del w:id="14" w:author="Βαγγέλης Παπαδόπουλος" w:date="2018-05-15T03:55:00Z">
            <w:r w:rsidDel="00570D9B">
              <w:rPr>
                <w:rFonts w:ascii="MS Gothic" w:eastAsia="MS Gothic" w:hAnsi="MS Gothic" w:cs="Times New Roman" w:hint="eastAsia"/>
                <w:szCs w:val="24"/>
              </w:rPr>
              <w:delText>☐</w:delText>
            </w:r>
          </w:del>
        </w:sdtContent>
      </w:sdt>
      <w:r w:rsidRPr="003C059F">
        <w:rPr>
          <w:rFonts w:ascii="Tahoma" w:eastAsia="PMingLiU" w:hAnsi="Tahoma" w:cs="Times New Roman"/>
          <w:szCs w:val="24"/>
        </w:rPr>
        <w:t>Ανεκτό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1873805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>Δημιουργούσε δυσκολίες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1625416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>Η ενδεδειγμένη</w:t>
      </w:r>
    </w:p>
    <w:p w:rsidR="000E480C" w:rsidRDefault="000E480C" w:rsidP="000E480C">
      <w:pPr>
        <w:numPr>
          <w:ilvl w:val="0"/>
          <w:numId w:val="1"/>
        </w:numPr>
        <w:spacing w:after="0" w:line="360" w:lineRule="auto"/>
        <w:jc w:val="both"/>
        <w:rPr>
          <w:rFonts w:ascii="Tahoma" w:eastAsia="PMingLiU" w:hAnsi="Tahoma" w:cs="Times New Roman"/>
          <w:szCs w:val="24"/>
        </w:rPr>
      </w:pPr>
      <w:r w:rsidRPr="003C059F">
        <w:rPr>
          <w:rFonts w:ascii="Tahoma" w:eastAsia="PMingLiU" w:hAnsi="Tahoma" w:cs="Times New Roman"/>
          <w:szCs w:val="24"/>
        </w:rPr>
        <w:lastRenderedPageBreak/>
        <w:t>Η κατανομή του χρόνου επιμόρφωσης σε θεωρία – άσκηση ήταν:</w:t>
      </w:r>
    </w:p>
    <w:p w:rsidR="000E480C" w:rsidRPr="003C059F" w:rsidRDefault="000E480C" w:rsidP="000E480C">
      <w:pPr>
        <w:spacing w:after="0" w:line="360" w:lineRule="auto"/>
        <w:ind w:left="720"/>
        <w:jc w:val="both"/>
        <w:rPr>
          <w:rFonts w:ascii="Tahoma" w:eastAsia="PMingLiU" w:hAnsi="Tahoma" w:cs="Times New Roman"/>
          <w:szCs w:val="24"/>
        </w:rPr>
      </w:pPr>
      <w:r w:rsidRPr="00FC6A38">
        <w:rPr>
          <w:rFonts w:ascii="Tahoma" w:eastAsia="PMingLiU" w:hAnsi="Tahoma" w:cs="Times New Roman"/>
          <w:szCs w:val="24"/>
        </w:rPr>
        <w:t xml:space="preserve">  </w:t>
      </w:r>
      <w:r w:rsidRPr="000E480C">
        <w:rPr>
          <w:rFonts w:ascii="Tahoma" w:eastAsia="PMingLiU" w:hAnsi="Tahoma" w:cs="Times New Roman"/>
          <w:szCs w:val="24"/>
        </w:rPr>
        <w:t xml:space="preserve">       </w:t>
      </w:r>
      <w:r w:rsidRPr="00FC6A38">
        <w:rPr>
          <w:rFonts w:ascii="Tahoma" w:eastAsia="PMingLiU" w:hAnsi="Tahoma" w:cs="Times New Roman"/>
          <w:szCs w:val="24"/>
        </w:rPr>
        <w:t xml:space="preserve"> </w:t>
      </w:r>
      <w:sdt>
        <w:sdtPr>
          <w:rPr>
            <w:rFonts w:ascii="MS Gothic" w:eastAsia="MS Gothic" w:hAnsi="MS Gothic" w:cs="Times New Roman"/>
            <w:szCs w:val="24"/>
          </w:rPr>
          <w:id w:val="14576762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>Μάλλον η ενδεδειγμένη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-1382945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>Μάλλον ακατάλληλη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-2029632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>Ακατάλληλη</w:t>
      </w:r>
    </w:p>
    <w:p w:rsidR="000E480C" w:rsidRPr="003C059F" w:rsidRDefault="000E480C" w:rsidP="000E480C">
      <w:pPr>
        <w:numPr>
          <w:ilvl w:val="0"/>
          <w:numId w:val="1"/>
        </w:numPr>
        <w:spacing w:after="0" w:line="360" w:lineRule="auto"/>
        <w:jc w:val="both"/>
        <w:rPr>
          <w:rFonts w:ascii="Tahoma" w:eastAsia="PMingLiU" w:hAnsi="Tahoma" w:cs="Times New Roman"/>
          <w:szCs w:val="24"/>
        </w:rPr>
      </w:pPr>
      <w:r w:rsidRPr="003C059F">
        <w:rPr>
          <w:rFonts w:ascii="Tahoma" w:eastAsia="PMingLiU" w:hAnsi="Tahoma" w:cs="Times New Roman"/>
          <w:szCs w:val="24"/>
        </w:rPr>
        <w:t>Τα διατιθέμενα εποπτικά μέσα διδασκαλίας ήταν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-5204699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>Πλήρη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-2070321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 xml:space="preserve"> Ικανοποιητικά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4330265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 xml:space="preserve"> Ανεπαρκή</w:t>
      </w:r>
    </w:p>
    <w:p w:rsidR="000E480C" w:rsidRPr="003C059F" w:rsidRDefault="000E480C" w:rsidP="000E480C">
      <w:pPr>
        <w:numPr>
          <w:ilvl w:val="0"/>
          <w:numId w:val="1"/>
        </w:numPr>
        <w:spacing w:after="0" w:line="360" w:lineRule="auto"/>
        <w:jc w:val="both"/>
        <w:rPr>
          <w:rFonts w:ascii="Tahoma" w:eastAsia="PMingLiU" w:hAnsi="Tahoma" w:cs="Times New Roman"/>
          <w:szCs w:val="24"/>
        </w:rPr>
      </w:pPr>
      <w:r w:rsidRPr="003C059F">
        <w:rPr>
          <w:rFonts w:ascii="Tahoma" w:eastAsia="PMingLiU" w:hAnsi="Tahoma" w:cs="Times New Roman"/>
          <w:szCs w:val="24"/>
        </w:rPr>
        <w:t>Τα διατιθέμενα μέσα για πρακτική εξάσκηση (υπολογιστές κλπ.) ήταν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39963851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ins w:id="15" w:author="Βαγγέλης Παπαδόπουλος" w:date="2018-05-15T03:56:00Z">
            <w:r w:rsidR="00570D9B">
              <w:rPr>
                <w:rFonts w:ascii="MS Gothic" w:eastAsia="MS Gothic" w:hAnsi="MS Gothic" w:cs="Times New Roman" w:hint="eastAsia"/>
                <w:szCs w:val="24"/>
              </w:rPr>
              <w:t>☒</w:t>
            </w:r>
          </w:ins>
          <w:del w:id="16" w:author="Βαγγέλης Παπαδόπουλος" w:date="2018-05-15T03:56:00Z">
            <w:r w:rsidDel="00570D9B">
              <w:rPr>
                <w:rFonts w:ascii="MS Gothic" w:eastAsia="MS Gothic" w:hAnsi="MS Gothic" w:cs="Times New Roman" w:hint="eastAsia"/>
                <w:szCs w:val="24"/>
              </w:rPr>
              <w:delText>☐</w:delText>
            </w:r>
          </w:del>
        </w:sdtContent>
      </w:sdt>
      <w:r w:rsidRPr="003C059F">
        <w:rPr>
          <w:rFonts w:ascii="Tahoma" w:eastAsia="PMingLiU" w:hAnsi="Tahoma" w:cs="Times New Roman"/>
          <w:szCs w:val="24"/>
        </w:rPr>
        <w:t xml:space="preserve"> Πλήρη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12893203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 xml:space="preserve"> Ικανοποιητικά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-137731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>Ανεπαρκή</w:t>
      </w:r>
    </w:p>
    <w:p w:rsidR="000E480C" w:rsidRPr="003C059F" w:rsidRDefault="000E480C" w:rsidP="000E480C">
      <w:pPr>
        <w:numPr>
          <w:ilvl w:val="0"/>
          <w:numId w:val="1"/>
        </w:numPr>
        <w:spacing w:after="0" w:line="360" w:lineRule="auto"/>
        <w:jc w:val="both"/>
        <w:rPr>
          <w:rFonts w:ascii="Tahoma" w:eastAsia="PMingLiU" w:hAnsi="Tahoma" w:cs="Times New Roman"/>
          <w:szCs w:val="24"/>
        </w:rPr>
      </w:pPr>
      <w:r w:rsidRPr="003C059F">
        <w:rPr>
          <w:rFonts w:ascii="Tahoma" w:eastAsia="PMingLiU" w:hAnsi="Tahoma" w:cs="Times New Roman"/>
          <w:szCs w:val="24"/>
        </w:rPr>
        <w:t>Τα διατιθέμενα μέσα για πρακτική εξάσκηση λειτούργησαν ικανοποιητικά;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179293090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ins w:id="17" w:author="Βαγγέλης Παπαδόπουλος" w:date="2018-05-15T04:02:00Z">
            <w:r w:rsidR="00AA4462">
              <w:rPr>
                <w:rFonts w:ascii="MS Gothic" w:eastAsia="MS Gothic" w:hAnsi="MS Gothic" w:cs="Times New Roman" w:hint="eastAsia"/>
                <w:szCs w:val="24"/>
              </w:rPr>
              <w:t>☒</w:t>
            </w:r>
          </w:ins>
          <w:del w:id="18" w:author="Βαγγέλης Παπαδόπουλος" w:date="2018-05-15T04:02:00Z">
            <w:r w:rsidR="00AA4462" w:rsidDel="00AA4462">
              <w:rPr>
                <w:rFonts w:ascii="MS Gothic" w:eastAsia="MS Gothic" w:hAnsi="MS Gothic" w:cs="Times New Roman" w:hint="eastAsia"/>
                <w:szCs w:val="24"/>
              </w:rPr>
              <w:delText>☐</w:delText>
            </w:r>
          </w:del>
        </w:sdtContent>
      </w:sdt>
      <w:r w:rsidRPr="003C059F">
        <w:rPr>
          <w:rFonts w:ascii="Tahoma" w:eastAsia="PMingLiU" w:hAnsi="Tahoma" w:cs="Times New Roman"/>
          <w:szCs w:val="24"/>
        </w:rPr>
        <w:t xml:space="preserve"> ΝΑΙ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-20896057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 xml:space="preserve"> ΟΧΙ</w:t>
      </w:r>
    </w:p>
    <w:p w:rsidR="000E480C" w:rsidRPr="003C059F" w:rsidRDefault="000E480C" w:rsidP="000E480C">
      <w:pPr>
        <w:numPr>
          <w:ilvl w:val="0"/>
          <w:numId w:val="1"/>
        </w:numPr>
        <w:spacing w:after="0" w:line="360" w:lineRule="auto"/>
        <w:jc w:val="both"/>
        <w:rPr>
          <w:rFonts w:ascii="Tahoma" w:eastAsia="PMingLiU" w:hAnsi="Tahoma" w:cs="Times New Roman"/>
          <w:szCs w:val="24"/>
        </w:rPr>
      </w:pPr>
      <w:r w:rsidRPr="003C059F">
        <w:rPr>
          <w:rFonts w:ascii="Tahoma" w:eastAsia="PMingLiU" w:hAnsi="Tahoma" w:cs="Times New Roman"/>
          <w:szCs w:val="24"/>
        </w:rPr>
        <w:t xml:space="preserve">Η γραμματειακή εξυπηρέτηση του Προγράμματος ήταν 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-15792739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 xml:space="preserve"> Πολύ καλή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-150180211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ins w:id="19" w:author="Βαγγέλης Παπαδόπουλος" w:date="2018-05-15T04:02:00Z">
            <w:r w:rsidR="00AA4462">
              <w:rPr>
                <w:rFonts w:ascii="MS Gothic" w:eastAsia="MS Gothic" w:hAnsi="MS Gothic" w:cs="Times New Roman" w:hint="eastAsia"/>
                <w:szCs w:val="24"/>
              </w:rPr>
              <w:t>☒</w:t>
            </w:r>
          </w:ins>
          <w:del w:id="20" w:author="Βαγγέλης Παπαδόπουλος" w:date="2018-05-15T04:02:00Z">
            <w:r w:rsidDel="00AA4462">
              <w:rPr>
                <w:rFonts w:ascii="MS Gothic" w:eastAsia="MS Gothic" w:hAnsi="MS Gothic" w:cs="Times New Roman" w:hint="eastAsia"/>
                <w:szCs w:val="24"/>
              </w:rPr>
              <w:delText>☐</w:delText>
            </w:r>
          </w:del>
        </w:sdtContent>
      </w:sdt>
      <w:r w:rsidRPr="003C059F">
        <w:rPr>
          <w:rFonts w:ascii="Tahoma" w:eastAsia="PMingLiU" w:hAnsi="Tahoma" w:cs="Times New Roman"/>
          <w:szCs w:val="24"/>
        </w:rPr>
        <w:t xml:space="preserve"> Επαρκής</w:t>
      </w:r>
    </w:p>
    <w:p w:rsidR="000E480C" w:rsidRPr="003C059F" w:rsidRDefault="000E480C" w:rsidP="000E480C">
      <w:pPr>
        <w:spacing w:after="0" w:line="360" w:lineRule="auto"/>
        <w:ind w:left="1440"/>
        <w:jc w:val="both"/>
        <w:rPr>
          <w:rFonts w:ascii="Tahoma" w:eastAsia="PMingLiU" w:hAnsi="Tahoma" w:cs="Times New Roman"/>
          <w:szCs w:val="24"/>
        </w:rPr>
      </w:pPr>
      <w:sdt>
        <w:sdtPr>
          <w:rPr>
            <w:rFonts w:ascii="Tahoma" w:eastAsia="PMingLiU" w:hAnsi="Tahoma" w:cs="Times New Roman"/>
            <w:szCs w:val="24"/>
          </w:rPr>
          <w:id w:val="6729995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Pr="003C059F">
        <w:rPr>
          <w:rFonts w:ascii="Tahoma" w:eastAsia="PMingLiU" w:hAnsi="Tahoma" w:cs="Times New Roman"/>
          <w:szCs w:val="24"/>
        </w:rPr>
        <w:t xml:space="preserve"> Ανεπαρκής</w:t>
      </w:r>
    </w:p>
    <w:p w:rsidR="000E480C" w:rsidRDefault="000E480C" w:rsidP="000E480C"/>
    <w:p w:rsidR="000E480C" w:rsidRDefault="000E480C"/>
    <w:p w:rsidR="000E480C" w:rsidRPr="00AA4462" w:rsidRDefault="000E480C"/>
    <w:sectPr w:rsidR="000E480C" w:rsidRPr="00AA446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BD5" w:rsidRDefault="00E62BD5" w:rsidP="00FC6A38">
      <w:pPr>
        <w:spacing w:after="0" w:line="240" w:lineRule="auto"/>
      </w:pPr>
      <w:r>
        <w:separator/>
      </w:r>
    </w:p>
  </w:endnote>
  <w:endnote w:type="continuationSeparator" w:id="0">
    <w:p w:rsidR="00E62BD5" w:rsidRDefault="00E62BD5" w:rsidP="00FC6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BD5" w:rsidRDefault="00E62BD5" w:rsidP="00FC6A38">
      <w:pPr>
        <w:spacing w:after="0" w:line="240" w:lineRule="auto"/>
      </w:pPr>
      <w:r>
        <w:separator/>
      </w:r>
    </w:p>
  </w:footnote>
  <w:footnote w:type="continuationSeparator" w:id="0">
    <w:p w:rsidR="00E62BD5" w:rsidRDefault="00E62BD5" w:rsidP="00FC6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50741"/>
    <w:multiLevelType w:val="hybridMultilevel"/>
    <w:tmpl w:val="F3A81162"/>
    <w:lvl w:ilvl="0" w:tplc="C2D2AF1A">
      <w:start w:val="2"/>
      <w:numFmt w:val="bullet"/>
      <w:lvlText w:val="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1" w:tplc="D6B8D36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83E81"/>
    <w:multiLevelType w:val="hybridMultilevel"/>
    <w:tmpl w:val="324E21DC"/>
    <w:lvl w:ilvl="0" w:tplc="C2D2AF1A">
      <w:start w:val="2"/>
      <w:numFmt w:val="bullet"/>
      <w:lvlText w:val="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E0888"/>
    <w:multiLevelType w:val="hybridMultilevel"/>
    <w:tmpl w:val="D27C575A"/>
    <w:lvl w:ilvl="0" w:tplc="C2D2AF1A">
      <w:start w:val="2"/>
      <w:numFmt w:val="bullet"/>
      <w:lvlText w:val="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122D5"/>
    <w:multiLevelType w:val="hybridMultilevel"/>
    <w:tmpl w:val="57D61FCA"/>
    <w:lvl w:ilvl="0" w:tplc="C2D2AF1A">
      <w:start w:val="2"/>
      <w:numFmt w:val="bullet"/>
      <w:lvlText w:val="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8825A9"/>
    <w:multiLevelType w:val="hybridMultilevel"/>
    <w:tmpl w:val="00E6CD1E"/>
    <w:lvl w:ilvl="0" w:tplc="C2D2AF1A">
      <w:start w:val="2"/>
      <w:numFmt w:val="bullet"/>
      <w:lvlText w:val="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C44D9"/>
    <w:multiLevelType w:val="hybridMultilevel"/>
    <w:tmpl w:val="E384C15C"/>
    <w:lvl w:ilvl="0" w:tplc="D6B8D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AF57D3"/>
    <w:multiLevelType w:val="hybridMultilevel"/>
    <w:tmpl w:val="E1ECB106"/>
    <w:lvl w:ilvl="0" w:tplc="A166788A">
      <w:start w:val="20"/>
      <w:numFmt w:val="bullet"/>
      <w:lvlText w:val=""/>
      <w:lvlJc w:val="left"/>
      <w:pPr>
        <w:tabs>
          <w:tab w:val="num" w:pos="1440"/>
        </w:tabs>
        <w:ind w:left="1440" w:hanging="720"/>
      </w:pPr>
      <w:rPr>
        <w:rFonts w:ascii="Symbol" w:eastAsia="PMingLiU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6864F4E"/>
    <w:multiLevelType w:val="hybridMultilevel"/>
    <w:tmpl w:val="3D80E7C0"/>
    <w:lvl w:ilvl="0" w:tplc="C2D2AF1A">
      <w:start w:val="2"/>
      <w:numFmt w:val="bullet"/>
      <w:lvlText w:val="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Βαγγέλης Παπαδόπουλος">
    <w15:presenceInfo w15:providerId="Windows Live" w15:userId="8982e2e3a39c73a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59F"/>
    <w:rsid w:val="000D1044"/>
    <w:rsid w:val="000E480C"/>
    <w:rsid w:val="001729BB"/>
    <w:rsid w:val="003C059F"/>
    <w:rsid w:val="004B3554"/>
    <w:rsid w:val="00570D9B"/>
    <w:rsid w:val="00AA4462"/>
    <w:rsid w:val="00D87B94"/>
    <w:rsid w:val="00E62BD5"/>
    <w:rsid w:val="00E642B1"/>
    <w:rsid w:val="00FC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F9A11"/>
  <w15:chartTrackingRefBased/>
  <w15:docId w15:val="{109F1343-D752-48D7-B361-AF922F0B1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C059F"/>
    <w:rPr>
      <w:color w:val="808080"/>
    </w:rPr>
  </w:style>
  <w:style w:type="paragraph" w:styleId="a4">
    <w:name w:val="header"/>
    <w:basedOn w:val="a"/>
    <w:link w:val="Char"/>
    <w:uiPriority w:val="99"/>
    <w:unhideWhenUsed/>
    <w:rsid w:val="00FC6A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C6A38"/>
  </w:style>
  <w:style w:type="paragraph" w:styleId="a5">
    <w:name w:val="footer"/>
    <w:basedOn w:val="a"/>
    <w:link w:val="Char0"/>
    <w:uiPriority w:val="99"/>
    <w:unhideWhenUsed/>
    <w:rsid w:val="00FC6A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C6A38"/>
  </w:style>
  <w:style w:type="paragraph" w:styleId="a6">
    <w:name w:val="Body Text"/>
    <w:basedOn w:val="a"/>
    <w:link w:val="Char1"/>
    <w:rsid w:val="000E480C"/>
    <w:pPr>
      <w:spacing w:after="0" w:line="360" w:lineRule="auto"/>
      <w:jc w:val="both"/>
    </w:pPr>
    <w:rPr>
      <w:rFonts w:ascii="Tahoma" w:eastAsia="PMingLiU" w:hAnsi="Tahoma" w:cs="Times New Roman"/>
      <w:szCs w:val="24"/>
      <w:lang w:val="en-GB"/>
    </w:rPr>
  </w:style>
  <w:style w:type="character" w:customStyle="1" w:styleId="Char1">
    <w:name w:val="Σώμα κειμένου Char"/>
    <w:basedOn w:val="a0"/>
    <w:link w:val="a6"/>
    <w:rsid w:val="000E480C"/>
    <w:rPr>
      <w:rFonts w:ascii="Tahoma" w:eastAsia="PMingLiU" w:hAnsi="Tahoma" w:cs="Times New Roman"/>
      <w:szCs w:val="24"/>
      <w:lang w:val="en-GB"/>
    </w:rPr>
  </w:style>
  <w:style w:type="character" w:styleId="a7">
    <w:name w:val="footnote reference"/>
    <w:basedOn w:val="a0"/>
    <w:semiHidden/>
    <w:rsid w:val="000E480C"/>
    <w:rPr>
      <w:vertAlign w:val="superscript"/>
    </w:rPr>
  </w:style>
  <w:style w:type="paragraph" w:styleId="a8">
    <w:name w:val="footnote text"/>
    <w:basedOn w:val="a"/>
    <w:link w:val="Char2"/>
    <w:semiHidden/>
    <w:rsid w:val="000E480C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val="en-GB"/>
    </w:rPr>
  </w:style>
  <w:style w:type="character" w:customStyle="1" w:styleId="Char2">
    <w:name w:val="Κείμενο υποσημείωσης Char"/>
    <w:basedOn w:val="a0"/>
    <w:link w:val="a8"/>
    <w:semiHidden/>
    <w:rsid w:val="000E480C"/>
    <w:rPr>
      <w:rFonts w:ascii="Times New Roman" w:eastAsia="PMingLiU" w:hAnsi="Times New Roman" w:cs="Times New Roman"/>
      <w:sz w:val="20"/>
      <w:szCs w:val="20"/>
      <w:lang w:val="en-GB"/>
    </w:rPr>
  </w:style>
  <w:style w:type="paragraph" w:styleId="a9">
    <w:name w:val="List Paragraph"/>
    <w:basedOn w:val="a"/>
    <w:uiPriority w:val="34"/>
    <w:qFormat/>
    <w:rsid w:val="001729BB"/>
    <w:pPr>
      <w:ind w:left="720"/>
      <w:contextualSpacing/>
    </w:pPr>
  </w:style>
  <w:style w:type="paragraph" w:styleId="aa">
    <w:name w:val="Balloon Text"/>
    <w:basedOn w:val="a"/>
    <w:link w:val="Char3"/>
    <w:uiPriority w:val="99"/>
    <w:semiHidden/>
    <w:unhideWhenUsed/>
    <w:rsid w:val="00570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a"/>
    <w:uiPriority w:val="99"/>
    <w:semiHidden/>
    <w:rsid w:val="00570D9B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D87B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11F3974-AFCD-4120-8ED9-E8F9D3A93437}"/>
      </w:docPartPr>
      <w:docPartBody>
        <w:p w:rsidR="00000000" w:rsidRDefault="00C0043F">
          <w:r w:rsidRPr="001F082F">
            <w:rPr>
              <w:rStyle w:val="a3"/>
            </w:rPr>
            <w:t>Κάντε κλικ ή πατήστε εδώ για να εισαγάγετε κείμενο.</w:t>
          </w:r>
        </w:p>
      </w:docPartBody>
    </w:docPart>
    <w:docPart>
      <w:docPartPr>
        <w:name w:val="B9DA371CD11A4C3BB987BF3DA2ABC48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2915932-4C51-4C18-BA15-13B42E8E25B8}"/>
      </w:docPartPr>
      <w:docPartBody>
        <w:p w:rsidR="00000000" w:rsidRDefault="00C0043F" w:rsidP="00C0043F">
          <w:pPr>
            <w:pStyle w:val="B9DA371CD11A4C3BB987BF3DA2ABC487"/>
          </w:pPr>
          <w:r w:rsidRPr="001F082F">
            <w:rPr>
              <w:rStyle w:val="a3"/>
            </w:rPr>
            <w:t>Εισαγάγετε οποιοδήποτε περιεχόμενο θέλετε να επαναλαμβάνεται, συμπεριλαμβανομένων και άλλων στοιχείων ελέγχου περιεχομένου. Μπορείτε, επίσης, να εισαγάγετε αυτό το στοιχείο ελέγχου στις γραμμές πίνακα, προκειμένου να επαναλαμβάνονται τμήματα ενός πίνακα.</w:t>
          </w:r>
        </w:p>
      </w:docPartBody>
    </w:docPart>
    <w:docPart>
      <w:docPartPr>
        <w:name w:val="216F164724E34021B219F112F081D17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A5A721C-83D5-4AB5-BA1F-513F4AB3B3D6}"/>
      </w:docPartPr>
      <w:docPartBody>
        <w:p w:rsidR="00000000" w:rsidRDefault="00C0043F" w:rsidP="00C0043F">
          <w:pPr>
            <w:pStyle w:val="216F164724E34021B219F112F081D179"/>
          </w:pPr>
          <w:r w:rsidRPr="001F082F">
            <w:rPr>
              <w:rStyle w:val="a3"/>
            </w:rPr>
            <w:t>Κάντε κλικ ή πατήστε εδώ για να εισαγάγετε κείμενο.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43F"/>
    <w:rsid w:val="00C0043F"/>
    <w:rsid w:val="00F2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0043F"/>
    <w:rPr>
      <w:color w:val="808080"/>
    </w:rPr>
  </w:style>
  <w:style w:type="paragraph" w:customStyle="1" w:styleId="B9DA371CD11A4C3BB987BF3DA2ABC487">
    <w:name w:val="B9DA371CD11A4C3BB987BF3DA2ABC487"/>
    <w:rsid w:val="00C0043F"/>
  </w:style>
  <w:style w:type="paragraph" w:customStyle="1" w:styleId="216F164724E34021B219F112F081D179">
    <w:name w:val="216F164724E34021B219F112F081D179"/>
    <w:rsid w:val="00C004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1F4EC-E26E-4056-A00B-0A55DF68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313</Words>
  <Characters>1695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Βαγγέλης Παπαδόπουλος</dc:creator>
  <cp:keywords/>
  <dc:description/>
  <cp:lastModifiedBy>Βαγγέλης Παπαδόπουλος</cp:lastModifiedBy>
  <cp:revision>2</cp:revision>
  <dcterms:created xsi:type="dcterms:W3CDTF">2018-05-14T23:58:00Z</dcterms:created>
  <dcterms:modified xsi:type="dcterms:W3CDTF">2018-05-15T01:05:00Z</dcterms:modified>
</cp:coreProperties>
</file>